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5877" w:type="dxa"/>
        <w:tblInd w:w="-714" w:type="dxa"/>
        <w:tblLook w:val="04A0" w:firstRow="1" w:lastRow="0" w:firstColumn="1" w:lastColumn="0" w:noHBand="0" w:noVBand="1"/>
      </w:tblPr>
      <w:tblGrid>
        <w:gridCol w:w="5916"/>
        <w:gridCol w:w="2873"/>
        <w:gridCol w:w="1975"/>
        <w:gridCol w:w="5113"/>
      </w:tblGrid>
      <w:tr w:rsidR="001600FE" w:rsidRPr="009410C1" w14:paraId="77385844" w14:textId="77777777" w:rsidTr="002E1C8D">
        <w:trPr>
          <w:trHeight w:val="1691"/>
        </w:trPr>
        <w:tc>
          <w:tcPr>
            <w:tcW w:w="5916" w:type="dxa"/>
            <w:vMerge w:val="restart"/>
          </w:tcPr>
          <w:p w14:paraId="3206B436" w14:textId="77777777" w:rsidR="001600FE" w:rsidRPr="00E90E8C" w:rsidRDefault="001600FE">
            <w:pPr>
              <w:rPr>
                <w:rFonts w:cstheme="minorHAnsi"/>
                <w:sz w:val="24"/>
              </w:rPr>
            </w:pPr>
          </w:p>
          <w:p w14:paraId="463C50E3" w14:textId="77777777" w:rsidR="001600FE" w:rsidRPr="00E90E8C" w:rsidRDefault="001600FE">
            <w:pPr>
              <w:rPr>
                <w:rFonts w:cstheme="minorHAnsi"/>
              </w:rPr>
            </w:pPr>
            <w:r w:rsidRPr="00E90E8C">
              <w:rPr>
                <w:rFonts w:cstheme="minorHAnsi"/>
                <w:noProof/>
                <w:lang w:eastAsia="ru-RU"/>
              </w:rPr>
              <w:drawing>
                <wp:inline distT="0" distB="0" distL="0" distR="0" wp14:anchorId="71426E86" wp14:editId="1C970D82">
                  <wp:extent cx="3615215" cy="2752725"/>
                  <wp:effectExtent l="0" t="0" r="444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39253" cy="277102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12F7EE92" w14:textId="77777777" w:rsidR="001600FE" w:rsidRPr="00E90E8C" w:rsidRDefault="001600FE">
            <w:pPr>
              <w:rPr>
                <w:rFonts w:cstheme="minorHAnsi"/>
              </w:rPr>
            </w:pPr>
          </w:p>
          <w:p w14:paraId="4C880798" w14:textId="77777777" w:rsidR="001600FE" w:rsidRPr="00E90E8C" w:rsidRDefault="001600FE" w:rsidP="00E90E8C">
            <w:pPr>
              <w:rPr>
                <w:rFonts w:cstheme="minorHAnsi"/>
              </w:rPr>
            </w:pPr>
          </w:p>
        </w:tc>
        <w:tc>
          <w:tcPr>
            <w:tcW w:w="2873" w:type="dxa"/>
          </w:tcPr>
          <w:p w14:paraId="15784041" w14:textId="5DEB9170" w:rsidR="001600FE" w:rsidRPr="00C8098F" w:rsidRDefault="001600FE" w:rsidP="000A191D">
            <w:pPr>
              <w:rPr>
                <w:rFonts w:ascii="Frutiger LT Com 45 Light" w:hAnsi="Frutiger LT Com 45 Light" w:cstheme="minorHAnsi"/>
                <w:sz w:val="20"/>
                <w:szCs w:val="20"/>
                <w:u w:val="single"/>
                <w:lang w:val="en-US"/>
              </w:rPr>
            </w:pPr>
            <w:r w:rsidRPr="00C8098F">
              <w:rPr>
                <w:rFonts w:ascii="Frutiger LT Com 45 Light" w:hAnsi="Frutiger LT Com 45 Light" w:cstheme="minorHAnsi"/>
                <w:sz w:val="20"/>
                <w:szCs w:val="20"/>
                <w:u w:val="single"/>
                <w:lang w:val="en-US"/>
              </w:rPr>
              <w:t>Skill number:</w:t>
            </w:r>
          </w:p>
        </w:tc>
        <w:tc>
          <w:tcPr>
            <w:tcW w:w="7088" w:type="dxa"/>
            <w:gridSpan w:val="2"/>
          </w:tcPr>
          <w:p w14:paraId="7C2A20C6" w14:textId="2E250248" w:rsidR="001600FE" w:rsidRPr="002E1C8D" w:rsidRDefault="001600FE" w:rsidP="000A191D">
            <w:pPr>
              <w:rPr>
                <w:rFonts w:ascii="Frutiger LT Com 45 Light" w:hAnsi="Frutiger LT Com 45 Light" w:cstheme="minorHAnsi"/>
                <w:sz w:val="20"/>
                <w:szCs w:val="20"/>
                <w:lang w:val="en-US"/>
              </w:rPr>
            </w:pPr>
            <w:r w:rsidRPr="002E1C8D">
              <w:rPr>
                <w:rFonts w:ascii="Frutiger LT Com 45 Light" w:hAnsi="Frutiger LT Com 45 Light" w:cstheme="minorHAnsi"/>
                <w:sz w:val="20"/>
                <w:szCs w:val="20"/>
                <w:lang w:val="en-US"/>
              </w:rPr>
              <w:t xml:space="preserve">Skill name: </w:t>
            </w:r>
          </w:p>
        </w:tc>
      </w:tr>
      <w:tr w:rsidR="000A191D" w:rsidRPr="008C4B6F" w14:paraId="5022E6E6" w14:textId="77777777" w:rsidTr="00E90E8C">
        <w:trPr>
          <w:trHeight w:val="995"/>
        </w:trPr>
        <w:tc>
          <w:tcPr>
            <w:tcW w:w="5916" w:type="dxa"/>
            <w:vMerge/>
          </w:tcPr>
          <w:p w14:paraId="479F3126" w14:textId="77777777" w:rsidR="000A191D" w:rsidRPr="00265D9B" w:rsidRDefault="000A191D">
            <w:pPr>
              <w:rPr>
                <w:rFonts w:cstheme="minorHAnsi"/>
                <w:sz w:val="24"/>
                <w:lang w:val="en-US"/>
              </w:rPr>
            </w:pPr>
          </w:p>
        </w:tc>
        <w:tc>
          <w:tcPr>
            <w:tcW w:w="9961" w:type="dxa"/>
            <w:gridSpan w:val="3"/>
          </w:tcPr>
          <w:p w14:paraId="412D4FCD" w14:textId="77777777" w:rsidR="000A191D" w:rsidRPr="00C8098F" w:rsidRDefault="000A191D" w:rsidP="000A191D">
            <w:pPr>
              <w:rPr>
                <w:rFonts w:ascii="Frutiger LT Com 45 Light" w:hAnsi="Frutiger LT Com 45 Light" w:cstheme="minorHAnsi"/>
                <w:sz w:val="20"/>
                <w:szCs w:val="20"/>
                <w:u w:val="single"/>
                <w:lang w:val="en-US"/>
              </w:rPr>
            </w:pPr>
            <w:r w:rsidRPr="00C8098F">
              <w:rPr>
                <w:rFonts w:ascii="Frutiger LT Com 45 Light" w:hAnsi="Frutiger LT Com 45 Light" w:cstheme="minorHAnsi"/>
                <w:sz w:val="20"/>
                <w:szCs w:val="20"/>
                <w:u w:val="single"/>
                <w:lang w:val="en-US"/>
              </w:rPr>
              <w:t>Country of origin/Owner</w:t>
            </w:r>
            <w:r w:rsidR="00DA7B8C" w:rsidRPr="00C8098F">
              <w:rPr>
                <w:rFonts w:ascii="Frutiger LT Com 45 Light" w:hAnsi="Frutiger LT Com 45 Light" w:cstheme="minorHAnsi"/>
                <w:sz w:val="20"/>
                <w:szCs w:val="20"/>
                <w:u w:val="single"/>
                <w:lang w:val="en-US"/>
              </w:rPr>
              <w:t>’s</w:t>
            </w:r>
            <w:r w:rsidRPr="00C8098F">
              <w:rPr>
                <w:rFonts w:ascii="Frutiger LT Com 45 Light" w:hAnsi="Frutiger LT Com 45 Light" w:cstheme="minorHAnsi"/>
                <w:sz w:val="20"/>
                <w:szCs w:val="20"/>
                <w:u w:val="single"/>
                <w:lang w:val="en-US"/>
              </w:rPr>
              <w:t xml:space="preserve"> company name:</w:t>
            </w:r>
          </w:p>
          <w:p w14:paraId="025B52E1" w14:textId="77777777" w:rsidR="000A191D" w:rsidRPr="00E90E8C" w:rsidRDefault="000A191D" w:rsidP="000A191D">
            <w:pPr>
              <w:rPr>
                <w:rFonts w:cstheme="minorHAnsi"/>
                <w:lang w:val="en-US"/>
              </w:rPr>
            </w:pPr>
          </w:p>
          <w:p w14:paraId="04872855" w14:textId="77777777" w:rsidR="000A191D" w:rsidRPr="00E90E8C" w:rsidRDefault="000A191D" w:rsidP="009410C1">
            <w:pPr>
              <w:rPr>
                <w:rFonts w:cstheme="minorHAnsi"/>
                <w:sz w:val="20"/>
                <w:szCs w:val="20"/>
                <w:u w:val="single"/>
                <w:lang w:val="en-US"/>
              </w:rPr>
            </w:pPr>
          </w:p>
        </w:tc>
      </w:tr>
      <w:tr w:rsidR="000A191D" w:rsidRPr="008C4B6F" w14:paraId="7607BD18" w14:textId="77777777" w:rsidTr="008246DC">
        <w:trPr>
          <w:trHeight w:val="2039"/>
        </w:trPr>
        <w:tc>
          <w:tcPr>
            <w:tcW w:w="5916" w:type="dxa"/>
            <w:vMerge/>
          </w:tcPr>
          <w:p w14:paraId="6600E1DB" w14:textId="77777777" w:rsidR="000A191D" w:rsidRPr="00E90E8C" w:rsidRDefault="000A191D">
            <w:pPr>
              <w:rPr>
                <w:rFonts w:cstheme="minorHAnsi"/>
                <w:lang w:val="en-US"/>
              </w:rPr>
            </w:pPr>
          </w:p>
        </w:tc>
        <w:tc>
          <w:tcPr>
            <w:tcW w:w="4848" w:type="dxa"/>
            <w:gridSpan w:val="2"/>
          </w:tcPr>
          <w:p w14:paraId="4AE57715" w14:textId="77777777" w:rsidR="000A191D" w:rsidRPr="00C8098F" w:rsidRDefault="00265D9B" w:rsidP="000A191D">
            <w:pPr>
              <w:rPr>
                <w:rFonts w:ascii="Frutiger LT Com 45 Light" w:hAnsi="Frutiger LT Com 45 Light" w:cstheme="minorHAnsi"/>
                <w:sz w:val="20"/>
                <w:szCs w:val="20"/>
                <w:u w:val="single"/>
                <w:lang w:val="en-US"/>
              </w:rPr>
            </w:pPr>
            <w:r w:rsidRPr="00C8098F">
              <w:rPr>
                <w:rFonts w:ascii="Frutiger LT Com 45 Light" w:hAnsi="Frutiger LT Com 45 Light" w:cstheme="minorHAnsi"/>
                <w:sz w:val="20"/>
                <w:szCs w:val="20"/>
                <w:u w:val="single"/>
                <w:lang w:val="en-US"/>
              </w:rPr>
              <w:t>Package</w:t>
            </w:r>
            <w:r w:rsidR="000A191D" w:rsidRPr="00C8098F">
              <w:rPr>
                <w:rFonts w:ascii="Frutiger LT Com 45 Light" w:hAnsi="Frutiger LT Com 45 Light" w:cstheme="minorHAnsi"/>
                <w:sz w:val="20"/>
                <w:szCs w:val="20"/>
                <w:u w:val="single"/>
                <w:lang w:val="en-US"/>
              </w:rPr>
              <w:t xml:space="preserve"> number/total number of </w:t>
            </w:r>
            <w:r w:rsidRPr="00C8098F">
              <w:rPr>
                <w:rFonts w:ascii="Frutiger LT Com 45 Light" w:hAnsi="Frutiger LT Com 45 Light" w:cstheme="minorHAnsi"/>
                <w:sz w:val="20"/>
                <w:szCs w:val="20"/>
                <w:u w:val="single"/>
                <w:lang w:val="en-US"/>
              </w:rPr>
              <w:t>packages</w:t>
            </w:r>
            <w:r w:rsidR="000A191D" w:rsidRPr="00C8098F">
              <w:rPr>
                <w:rFonts w:ascii="Frutiger LT Com 45 Light" w:hAnsi="Frutiger LT Com 45 Light" w:cstheme="minorHAnsi"/>
                <w:sz w:val="20"/>
                <w:szCs w:val="20"/>
                <w:u w:val="single"/>
                <w:lang w:val="en-US"/>
              </w:rPr>
              <w:t xml:space="preserve"> in consignment. Package dimensions (cm)/gross weight(kg):</w:t>
            </w:r>
          </w:p>
          <w:p w14:paraId="60164961" w14:textId="77777777" w:rsidR="000A191D" w:rsidRPr="00E90E8C" w:rsidRDefault="000A191D" w:rsidP="000A191D">
            <w:pPr>
              <w:rPr>
                <w:rFonts w:cstheme="minorHAnsi"/>
                <w:lang w:val="en-US"/>
              </w:rPr>
            </w:pPr>
          </w:p>
        </w:tc>
        <w:tc>
          <w:tcPr>
            <w:tcW w:w="5113" w:type="dxa"/>
          </w:tcPr>
          <w:p w14:paraId="5209E587" w14:textId="77777777" w:rsidR="000A191D" w:rsidRPr="00C8098F" w:rsidRDefault="000A191D" w:rsidP="000A191D">
            <w:pPr>
              <w:rPr>
                <w:rFonts w:ascii="Frutiger LT Com 45 Light" w:hAnsi="Frutiger LT Com 45 Light" w:cstheme="minorHAnsi"/>
                <w:sz w:val="20"/>
                <w:szCs w:val="20"/>
                <w:u w:val="single"/>
                <w:lang w:val="en-US"/>
              </w:rPr>
            </w:pPr>
            <w:r w:rsidRPr="00C8098F">
              <w:rPr>
                <w:rFonts w:ascii="Frutiger LT Com 45 Light" w:hAnsi="Frutiger LT Com 45 Light" w:cstheme="minorHAnsi"/>
                <w:sz w:val="20"/>
                <w:szCs w:val="20"/>
                <w:u w:val="single"/>
                <w:lang w:val="en-US"/>
              </w:rPr>
              <w:t>Invoice</w:t>
            </w:r>
            <w:r w:rsidR="008246DC" w:rsidRPr="00C8098F">
              <w:rPr>
                <w:rFonts w:ascii="Frutiger LT Com 45 Light" w:hAnsi="Frutiger LT Com 45 Light" w:cstheme="minorHAnsi"/>
                <w:sz w:val="20"/>
                <w:szCs w:val="20"/>
                <w:u w:val="single"/>
                <w:lang w:val="en-US"/>
              </w:rPr>
              <w:t xml:space="preserve"> or Packing list</w:t>
            </w:r>
            <w:r w:rsidR="005029A9" w:rsidRPr="00C8098F">
              <w:rPr>
                <w:rFonts w:ascii="Frutiger LT Com 45 Light" w:hAnsi="Frutiger LT Com 45 Light" w:cstheme="minorHAnsi"/>
                <w:sz w:val="20"/>
                <w:szCs w:val="20"/>
                <w:u w:val="single"/>
                <w:lang w:val="en-US"/>
              </w:rPr>
              <w:t xml:space="preserve"> </w:t>
            </w:r>
            <w:r w:rsidRPr="00C8098F">
              <w:rPr>
                <w:rFonts w:ascii="Frutiger LT Com 45 Light" w:hAnsi="Frutiger LT Com 45 Light" w:cstheme="minorHAnsi"/>
                <w:sz w:val="20"/>
                <w:szCs w:val="20"/>
                <w:u w:val="single"/>
                <w:lang w:val="en-US"/>
              </w:rPr>
              <w:t>No</w:t>
            </w:r>
            <w:r w:rsidR="008246DC" w:rsidRPr="00C8098F">
              <w:rPr>
                <w:rFonts w:ascii="Frutiger LT Com 45 Light" w:hAnsi="Frutiger LT Com 45 Light" w:cstheme="minorHAnsi"/>
                <w:sz w:val="20"/>
                <w:szCs w:val="20"/>
                <w:u w:val="single"/>
                <w:lang w:val="en-US"/>
              </w:rPr>
              <w:t xml:space="preserve"> (if applicable)</w:t>
            </w:r>
            <w:r w:rsidRPr="00C8098F">
              <w:rPr>
                <w:rFonts w:ascii="Frutiger LT Com 45 Light" w:hAnsi="Frutiger LT Com 45 Light" w:cstheme="minorHAnsi"/>
                <w:sz w:val="20"/>
                <w:szCs w:val="20"/>
                <w:u w:val="single"/>
                <w:lang w:val="en-US"/>
              </w:rPr>
              <w:t>:</w:t>
            </w:r>
          </w:p>
          <w:p w14:paraId="60B75D55" w14:textId="77777777" w:rsidR="000A191D" w:rsidRPr="00C8098F" w:rsidRDefault="000A191D" w:rsidP="000A191D">
            <w:pPr>
              <w:rPr>
                <w:rFonts w:ascii="Frutiger LT Com 45 Light" w:hAnsi="Frutiger LT Com 45 Light" w:cstheme="minorHAnsi"/>
                <w:sz w:val="20"/>
                <w:szCs w:val="20"/>
                <w:u w:val="single"/>
                <w:lang w:val="en-US"/>
              </w:rPr>
            </w:pPr>
          </w:p>
          <w:p w14:paraId="7584784B" w14:textId="77777777" w:rsidR="000A191D" w:rsidRPr="00E90E8C" w:rsidRDefault="000A191D" w:rsidP="009410C1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9F237A" w:rsidRPr="008C4B6F" w14:paraId="75A4A8C0" w14:textId="77777777" w:rsidTr="008246DC">
        <w:trPr>
          <w:trHeight w:val="4013"/>
        </w:trPr>
        <w:tc>
          <w:tcPr>
            <w:tcW w:w="5916" w:type="dxa"/>
            <w:shd w:val="clear" w:color="auto" w:fill="FFFF00"/>
          </w:tcPr>
          <w:p w14:paraId="21EE38A2" w14:textId="77777777" w:rsidR="004279B0" w:rsidRPr="00C8098F" w:rsidRDefault="003A6828" w:rsidP="004279B0">
            <w:pPr>
              <w:rPr>
                <w:rFonts w:ascii="Frutiger LT Com 45 Light" w:hAnsi="Frutiger LT Com 45 Light" w:cstheme="minorHAnsi"/>
                <w:sz w:val="20"/>
                <w:szCs w:val="20"/>
                <w:lang w:val="en-US"/>
              </w:rPr>
            </w:pPr>
            <w:r w:rsidRPr="00C8098F">
              <w:rPr>
                <w:rFonts w:ascii="Frutiger LT Com 45 Light" w:hAnsi="Frutiger LT Com 45 Light" w:cstheme="minorHAnsi"/>
                <w:sz w:val="20"/>
                <w:szCs w:val="20"/>
                <w:u w:val="single"/>
                <w:lang w:val="en-US"/>
              </w:rPr>
              <w:t>Cargo delivery address</w:t>
            </w:r>
            <w:r w:rsidRPr="00C8098F">
              <w:rPr>
                <w:rFonts w:ascii="Frutiger LT Com 45 Light" w:hAnsi="Frutiger LT Com 45 Light" w:cstheme="minorHAnsi"/>
                <w:sz w:val="20"/>
                <w:szCs w:val="20"/>
                <w:lang w:val="en-US"/>
              </w:rPr>
              <w:t>:</w:t>
            </w:r>
          </w:p>
          <w:p w14:paraId="4AFF5C84" w14:textId="77777777" w:rsidR="004279B0" w:rsidRPr="00C8098F" w:rsidRDefault="004279B0" w:rsidP="004279B0">
            <w:pPr>
              <w:rPr>
                <w:rFonts w:ascii="Frutiger LT Com 45 Light" w:hAnsi="Frutiger LT Com 45 Light" w:cstheme="minorHAnsi"/>
                <w:sz w:val="20"/>
                <w:szCs w:val="20"/>
                <w:lang w:val="en-US"/>
              </w:rPr>
            </w:pPr>
          </w:p>
          <w:p w14:paraId="418D2099" w14:textId="77777777" w:rsidR="004279B0" w:rsidRPr="00C8098F" w:rsidRDefault="00A67FE2" w:rsidP="004279B0">
            <w:pPr>
              <w:jc w:val="center"/>
              <w:rPr>
                <w:rFonts w:ascii="Frutiger LT Com 45 Light" w:hAnsi="Frutiger LT Com 45 Light" w:cstheme="minorHAnsi"/>
                <w:b/>
                <w:sz w:val="56"/>
                <w:szCs w:val="56"/>
                <w:lang w:val="en-US"/>
              </w:rPr>
            </w:pPr>
            <w:r w:rsidRPr="00C8098F">
              <w:rPr>
                <w:rFonts w:ascii="Frutiger LT Com 45 Light" w:hAnsi="Frutiger LT Com 45 Light" w:cstheme="minorHAnsi"/>
                <w:b/>
                <w:sz w:val="56"/>
                <w:szCs w:val="56"/>
                <w:lang w:val="en-US"/>
              </w:rPr>
              <w:t>REMOTE WAREHOUSE</w:t>
            </w:r>
            <w:r w:rsidR="00DA7B8C" w:rsidRPr="00C8098F">
              <w:rPr>
                <w:rFonts w:ascii="Frutiger LT Com 45 Light" w:hAnsi="Frutiger LT Com 45 Light" w:cstheme="minorHAnsi"/>
                <w:b/>
                <w:sz w:val="56"/>
                <w:szCs w:val="56"/>
                <w:lang w:val="en-US"/>
              </w:rPr>
              <w:t xml:space="preserve"> address</w:t>
            </w:r>
          </w:p>
          <w:p w14:paraId="5E2875F5" w14:textId="69A91C0A" w:rsidR="009F237A" w:rsidRPr="00141423" w:rsidRDefault="00C8098F" w:rsidP="009410C1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C8098F">
              <w:rPr>
                <w:rFonts w:ascii="Frutiger LT Com 45 Light" w:hAnsi="Frutiger LT Com 45 Light" w:cstheme="minorHAnsi"/>
                <w:b/>
                <w:sz w:val="32"/>
                <w:szCs w:val="32"/>
                <w:lang w:val="en-US"/>
              </w:rPr>
              <w:t>(</w:t>
            </w:r>
            <w:r w:rsidR="008C7927" w:rsidRPr="00C8098F">
              <w:rPr>
                <w:rFonts w:ascii="Frutiger LT Com 45 Light" w:hAnsi="Frutiger LT Com 45 Light" w:cstheme="minorHAnsi"/>
                <w:b/>
                <w:sz w:val="32"/>
                <w:szCs w:val="32"/>
                <w:lang w:val="en-US"/>
              </w:rPr>
              <w:t>Russia, 420017,</w:t>
            </w:r>
            <w:r w:rsidR="001600FE">
              <w:rPr>
                <w:rFonts w:ascii="Frutiger LT Com 45 Light" w:hAnsi="Frutiger LT Com 45 Light" w:cstheme="minorHAnsi"/>
                <w:b/>
                <w:sz w:val="32"/>
                <w:szCs w:val="32"/>
                <w:lang w:val="en-US"/>
              </w:rPr>
              <w:t xml:space="preserve"> </w:t>
            </w:r>
            <w:r w:rsidR="008C7927" w:rsidRPr="00C8098F">
              <w:rPr>
                <w:rFonts w:ascii="Frutiger LT Com 45 Light" w:hAnsi="Frutiger LT Com 45 Light" w:cstheme="minorHAnsi"/>
                <w:b/>
                <w:sz w:val="32"/>
                <w:szCs w:val="32"/>
                <w:lang w:val="en-US"/>
              </w:rPr>
              <w:t xml:space="preserve">Republic of </w:t>
            </w:r>
            <w:proofErr w:type="spellStart"/>
            <w:r w:rsidR="008C7927" w:rsidRPr="00C8098F">
              <w:rPr>
                <w:rFonts w:ascii="Frutiger LT Com 45 Light" w:hAnsi="Frutiger LT Com 45 Light" w:cstheme="minorHAnsi"/>
                <w:b/>
                <w:sz w:val="32"/>
                <w:szCs w:val="32"/>
                <w:lang w:val="en-US"/>
              </w:rPr>
              <w:t>Tatarstan</w:t>
            </w:r>
            <w:proofErr w:type="spellEnd"/>
            <w:r w:rsidR="008C7927" w:rsidRPr="00C8098F">
              <w:rPr>
                <w:rFonts w:ascii="Frutiger LT Com 45 Light" w:hAnsi="Frutiger LT Com 45 Light" w:cstheme="minorHAnsi"/>
                <w:b/>
                <w:sz w:val="32"/>
                <w:szCs w:val="32"/>
                <w:lang w:val="en-US"/>
              </w:rPr>
              <w:t xml:space="preserve">, </w:t>
            </w:r>
            <w:proofErr w:type="spellStart"/>
            <w:r w:rsidR="008C7927" w:rsidRPr="00C8098F">
              <w:rPr>
                <w:rFonts w:ascii="Frutiger LT Com 45 Light" w:hAnsi="Frutiger LT Com 45 Light" w:cstheme="minorHAnsi"/>
                <w:b/>
                <w:sz w:val="32"/>
                <w:szCs w:val="32"/>
                <w:lang w:val="en-US"/>
              </w:rPr>
              <w:t>Laishevsky</w:t>
            </w:r>
            <w:proofErr w:type="spellEnd"/>
            <w:r w:rsidR="008C7927" w:rsidRPr="00C8098F">
              <w:rPr>
                <w:rFonts w:ascii="Frutiger LT Com 45 Light" w:hAnsi="Frutiger LT Com 45 Light" w:cstheme="minorHAnsi"/>
                <w:b/>
                <w:sz w:val="32"/>
                <w:szCs w:val="32"/>
                <w:lang w:val="en-US"/>
              </w:rPr>
              <w:t xml:space="preserve"> district, Bolshie </w:t>
            </w:r>
            <w:proofErr w:type="spellStart"/>
            <w:r w:rsidR="008C7927" w:rsidRPr="00C8098F">
              <w:rPr>
                <w:rFonts w:ascii="Frutiger LT Com 45 Light" w:hAnsi="Frutiger LT Com 45 Light" w:cstheme="minorHAnsi"/>
                <w:b/>
                <w:sz w:val="32"/>
                <w:szCs w:val="32"/>
                <w:lang w:val="en-US"/>
              </w:rPr>
              <w:t>Kabany</w:t>
            </w:r>
            <w:proofErr w:type="spellEnd"/>
            <w:r w:rsidR="008C7927" w:rsidRPr="00C8098F">
              <w:rPr>
                <w:rFonts w:ascii="Frutiger LT Com 45 Light" w:hAnsi="Frutiger LT Com 45 Light" w:cstheme="minorHAnsi"/>
                <w:b/>
                <w:sz w:val="32"/>
                <w:szCs w:val="32"/>
                <w:lang w:val="en-US"/>
              </w:rPr>
              <w:t xml:space="preserve"> vil.,1, </w:t>
            </w:r>
            <w:proofErr w:type="spellStart"/>
            <w:r w:rsidR="008C7927" w:rsidRPr="00C8098F">
              <w:rPr>
                <w:rFonts w:ascii="Frutiger LT Com 45 Light" w:hAnsi="Frutiger LT Com 45 Light" w:cstheme="minorHAnsi"/>
                <w:b/>
                <w:sz w:val="32"/>
                <w:szCs w:val="32"/>
                <w:lang w:val="en-US"/>
              </w:rPr>
              <w:t>Vystavochnaya</w:t>
            </w:r>
            <w:proofErr w:type="spellEnd"/>
            <w:r w:rsidR="008C7927" w:rsidRPr="00C8098F">
              <w:rPr>
                <w:rFonts w:ascii="Frutiger LT Com 45 Light" w:hAnsi="Frutiger LT Com 45 Light" w:cstheme="minorHAnsi"/>
                <w:b/>
                <w:sz w:val="32"/>
                <w:szCs w:val="32"/>
                <w:lang w:val="en-US"/>
              </w:rPr>
              <w:t xml:space="preserve"> Str.)</w:t>
            </w:r>
          </w:p>
        </w:tc>
        <w:tc>
          <w:tcPr>
            <w:tcW w:w="4848" w:type="dxa"/>
            <w:gridSpan w:val="2"/>
          </w:tcPr>
          <w:p w14:paraId="514212D1" w14:textId="77777777" w:rsidR="00E90E8C" w:rsidRPr="00C8098F" w:rsidRDefault="003A6828" w:rsidP="00E90E8C">
            <w:pPr>
              <w:rPr>
                <w:rFonts w:ascii="Frutiger LT Com 45 Light" w:hAnsi="Frutiger LT Com 45 Light" w:cstheme="minorHAnsi"/>
                <w:sz w:val="20"/>
                <w:szCs w:val="20"/>
                <w:u w:val="single"/>
                <w:lang w:val="en-US"/>
              </w:rPr>
            </w:pPr>
            <w:r w:rsidRPr="00C8098F">
              <w:rPr>
                <w:rFonts w:ascii="Frutiger LT Com 45 Light" w:hAnsi="Frutiger LT Com 45 Light" w:cstheme="minorHAnsi"/>
                <w:sz w:val="20"/>
                <w:szCs w:val="20"/>
                <w:u w:val="single"/>
                <w:lang w:val="en-US"/>
              </w:rPr>
              <w:t>Carrier’s</w:t>
            </w:r>
            <w:r w:rsidR="00E90E8C" w:rsidRPr="00C8098F">
              <w:rPr>
                <w:rFonts w:ascii="Frutiger LT Com 45 Light" w:hAnsi="Frutiger LT Com 45 Light" w:cstheme="minorHAnsi"/>
                <w:sz w:val="20"/>
                <w:szCs w:val="20"/>
                <w:u w:val="single"/>
                <w:lang w:val="en-US"/>
              </w:rPr>
              <w:t xml:space="preserve"> contact</w:t>
            </w:r>
            <w:r w:rsidRPr="00C8098F">
              <w:rPr>
                <w:rFonts w:ascii="Frutiger LT Com 45 Light" w:hAnsi="Frutiger LT Com 45 Light" w:cstheme="minorHAnsi"/>
                <w:sz w:val="20"/>
                <w:szCs w:val="20"/>
                <w:u w:val="single"/>
                <w:lang w:val="en-US"/>
              </w:rPr>
              <w:t xml:space="preserve"> info (company name, responsible person, phone number, e-mail)</w:t>
            </w:r>
            <w:r w:rsidR="00E90E8C" w:rsidRPr="00C8098F">
              <w:rPr>
                <w:rFonts w:ascii="Frutiger LT Com 45 Light" w:hAnsi="Frutiger LT Com 45 Light" w:cstheme="minorHAnsi"/>
                <w:sz w:val="20"/>
                <w:szCs w:val="20"/>
                <w:u w:val="single"/>
                <w:lang w:val="en-US"/>
              </w:rPr>
              <w:t xml:space="preserve">: </w:t>
            </w:r>
          </w:p>
          <w:p w14:paraId="6ED8BB75" w14:textId="77777777" w:rsidR="003A6828" w:rsidRDefault="003A6828" w:rsidP="00E90E8C">
            <w:pPr>
              <w:jc w:val="center"/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14:paraId="0B9C680D" w14:textId="77777777" w:rsidR="009F237A" w:rsidRPr="003A6828" w:rsidRDefault="009F237A" w:rsidP="00E90E8C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5113" w:type="dxa"/>
          </w:tcPr>
          <w:p w14:paraId="0A50679C" w14:textId="77777777" w:rsidR="003A6828" w:rsidRPr="00C8098F" w:rsidRDefault="00141423" w:rsidP="003A6828">
            <w:pPr>
              <w:rPr>
                <w:rFonts w:ascii="Frutiger LT Com 45 Light" w:hAnsi="Frutiger LT Com 45 Light" w:cstheme="minorHAnsi"/>
                <w:sz w:val="20"/>
                <w:szCs w:val="20"/>
                <w:u w:val="single"/>
                <w:lang w:val="en-US"/>
              </w:rPr>
            </w:pPr>
            <w:r w:rsidRPr="00C8098F">
              <w:rPr>
                <w:rFonts w:ascii="Frutiger LT Com 45 Light" w:hAnsi="Frutiger LT Com 45 Light" w:cstheme="minorHAnsi"/>
                <w:sz w:val="20"/>
                <w:szCs w:val="20"/>
                <w:u w:val="single"/>
                <w:lang w:val="en-US"/>
              </w:rPr>
              <w:t>“On-site” c</w:t>
            </w:r>
            <w:r w:rsidR="003A6828" w:rsidRPr="00C8098F">
              <w:rPr>
                <w:rFonts w:ascii="Frutiger LT Com 45 Light" w:hAnsi="Frutiger LT Com 45 Light" w:cstheme="minorHAnsi"/>
                <w:sz w:val="20"/>
                <w:szCs w:val="20"/>
                <w:u w:val="single"/>
                <w:lang w:val="en-US"/>
              </w:rPr>
              <w:t xml:space="preserve">onsignee’s </w:t>
            </w:r>
            <w:r w:rsidRPr="00C8098F">
              <w:rPr>
                <w:rFonts w:ascii="Frutiger LT Com 45 Light" w:hAnsi="Frutiger LT Com 45 Light" w:cstheme="minorHAnsi"/>
                <w:sz w:val="20"/>
                <w:szCs w:val="20"/>
                <w:u w:val="single"/>
                <w:lang w:val="en-US"/>
              </w:rPr>
              <w:t xml:space="preserve">/ shipper’s </w:t>
            </w:r>
            <w:r w:rsidR="003A6828" w:rsidRPr="00C8098F">
              <w:rPr>
                <w:rFonts w:ascii="Frutiger LT Com 45 Light" w:hAnsi="Frutiger LT Com 45 Light" w:cstheme="minorHAnsi"/>
                <w:sz w:val="20"/>
                <w:szCs w:val="20"/>
                <w:u w:val="single"/>
                <w:lang w:val="en-US"/>
              </w:rPr>
              <w:t xml:space="preserve">contact info (name, phone number, e-mail): </w:t>
            </w:r>
          </w:p>
          <w:p w14:paraId="49A37794" w14:textId="77777777" w:rsidR="005029A9" w:rsidRDefault="005029A9" w:rsidP="003A6828">
            <w:pPr>
              <w:jc w:val="center"/>
              <w:rPr>
                <w:rFonts w:cstheme="minorHAnsi"/>
                <w:b/>
                <w:sz w:val="56"/>
                <w:szCs w:val="56"/>
                <w:lang w:val="en-US"/>
              </w:rPr>
            </w:pPr>
          </w:p>
          <w:p w14:paraId="1F2F538A" w14:textId="77777777" w:rsidR="009F237A" w:rsidRPr="003A6828" w:rsidRDefault="009F237A" w:rsidP="003A6828">
            <w:pPr>
              <w:jc w:val="center"/>
              <w:rPr>
                <w:rFonts w:cstheme="minorHAnsi"/>
                <w:lang w:val="en-US"/>
              </w:rPr>
            </w:pPr>
          </w:p>
        </w:tc>
      </w:tr>
    </w:tbl>
    <w:p w14:paraId="48EAC2DD" w14:textId="77777777" w:rsidR="002C0139" w:rsidRPr="00E90E8C" w:rsidRDefault="002C0139" w:rsidP="00176B34">
      <w:pPr>
        <w:rPr>
          <w:rFonts w:cstheme="minorHAnsi"/>
          <w:lang w:val="en-US"/>
        </w:rPr>
      </w:pPr>
    </w:p>
    <w:sectPr w:rsidR="002C0139" w:rsidRPr="00E90E8C" w:rsidSect="00E466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068" w:right="1134" w:bottom="142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B45E91" w14:textId="77777777" w:rsidR="00221EFF" w:rsidRDefault="00221EFF" w:rsidP="0017062F">
      <w:pPr>
        <w:spacing w:after="0" w:line="240" w:lineRule="auto"/>
      </w:pPr>
      <w:r>
        <w:separator/>
      </w:r>
    </w:p>
  </w:endnote>
  <w:endnote w:type="continuationSeparator" w:id="0">
    <w:p w14:paraId="66621D07" w14:textId="77777777" w:rsidR="00221EFF" w:rsidRDefault="00221EFF" w:rsidP="00170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utiger LT Com 45 Light">
    <w:panose1 w:val="020B0303030504020204"/>
    <w:charset w:val="00"/>
    <w:family w:val="swiss"/>
    <w:pitch w:val="variable"/>
    <w:sig w:usb0="800000AF" w:usb1="5000204A" w:usb2="00000000" w:usb3="00000000" w:csb0="0000009B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EF6DB8" w14:textId="77777777" w:rsidR="00475D24" w:rsidRDefault="00475D24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6D640F" w14:textId="77777777" w:rsidR="00475D24" w:rsidRDefault="00475D24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2F9BAD" w14:textId="77777777" w:rsidR="00475D24" w:rsidRDefault="00475D2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1E80C0" w14:textId="77777777" w:rsidR="00221EFF" w:rsidRDefault="00221EFF" w:rsidP="0017062F">
      <w:pPr>
        <w:spacing w:after="0" w:line="240" w:lineRule="auto"/>
      </w:pPr>
      <w:r>
        <w:separator/>
      </w:r>
    </w:p>
  </w:footnote>
  <w:footnote w:type="continuationSeparator" w:id="0">
    <w:p w14:paraId="04CCD8D2" w14:textId="77777777" w:rsidR="00221EFF" w:rsidRDefault="00221EFF" w:rsidP="001706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DE690B" w14:textId="77777777" w:rsidR="00475D24" w:rsidRDefault="00475D2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8A2ABE" w14:textId="0FCD5815" w:rsidR="002D5C8A" w:rsidRPr="00983C03" w:rsidDel="008C4B6F" w:rsidRDefault="002D5C8A" w:rsidP="002D5C8A">
    <w:pPr>
      <w:pStyle w:val="a4"/>
      <w:rPr>
        <w:del w:id="0" w:author="Valeriya Perfilova" w:date="2019-05-20T17:57:00Z"/>
        <w:rFonts w:ascii="Frutiger LT Com 45 Light" w:hAnsi="Frutiger LT Com 45 Light"/>
        <w:b/>
        <w:color w:val="5B9BD5" w:themeColor="accent1"/>
        <w:sz w:val="32"/>
        <w:szCs w:val="32"/>
        <w:lang w:val="en-US"/>
      </w:rPr>
    </w:pPr>
    <w:bookmarkStart w:id="1" w:name="_GoBack"/>
    <w:bookmarkEnd w:id="1"/>
    <w:del w:id="2" w:author="Valeriya Perfilova" w:date="2019-05-20T17:57:00Z">
      <w:r w:rsidRPr="00983C03" w:rsidDel="008C4B6F">
        <w:rPr>
          <w:rFonts w:ascii="Frutiger LT Com 45 Light" w:hAnsi="Frutiger LT Com 45 Light"/>
          <w:b/>
          <w:color w:val="5B9BD5" w:themeColor="accent1"/>
          <w:sz w:val="32"/>
          <w:szCs w:val="32"/>
          <w:lang w:val="en-US"/>
        </w:rPr>
        <w:delText xml:space="preserve">APPENDIX NO. </w:delText>
      </w:r>
      <w:r w:rsidRPr="002D5C8A" w:rsidDel="008C4B6F">
        <w:rPr>
          <w:rFonts w:ascii="Frutiger LT Com 45 Light" w:hAnsi="Frutiger LT Com 45 Light"/>
          <w:b/>
          <w:color w:val="5B9BD5" w:themeColor="accent1"/>
          <w:sz w:val="32"/>
          <w:szCs w:val="32"/>
          <w:lang w:val="en-US"/>
        </w:rPr>
        <w:delText>5</w:delText>
      </w:r>
      <w:r w:rsidDel="008C4B6F">
        <w:rPr>
          <w:rFonts w:ascii="Frutiger LT Com 45 Light" w:hAnsi="Frutiger LT Com 45 Light"/>
          <w:b/>
          <w:color w:val="5B9BD5" w:themeColor="accent1"/>
          <w:sz w:val="32"/>
          <w:szCs w:val="32"/>
          <w:lang w:val="en-US"/>
        </w:rPr>
        <w:delText>. CARGO</w:delText>
      </w:r>
      <w:r w:rsidRPr="00983C03" w:rsidDel="008C4B6F">
        <w:rPr>
          <w:rFonts w:ascii="Frutiger LT Com 45 Light" w:hAnsi="Frutiger LT Com 45 Light"/>
          <w:b/>
          <w:color w:val="5B9BD5" w:themeColor="accent1"/>
          <w:sz w:val="32"/>
          <w:szCs w:val="32"/>
          <w:lang w:val="en-US"/>
        </w:rPr>
        <w:delText xml:space="preserve"> STICKER </w:delText>
      </w:r>
    </w:del>
  </w:p>
  <w:p w14:paraId="7C96802E" w14:textId="77777777" w:rsidR="0017062F" w:rsidRPr="002D5C8A" w:rsidRDefault="0017062F" w:rsidP="00B67FB7">
    <w:pPr>
      <w:pStyle w:val="a4"/>
      <w:rPr>
        <w:b/>
        <w:color w:val="FF0000"/>
        <w:sz w:val="28"/>
        <w:szCs w:val="28"/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2EA5EF" w14:textId="77777777" w:rsidR="00475D24" w:rsidRDefault="00475D24">
    <w:pPr>
      <w:pStyle w:val="a4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Valeriya Perfilova">
    <w15:presenceInfo w15:providerId="AD" w15:userId="S-1-5-21-1576596102-2597507941-4165322574-1941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BE6"/>
    <w:rsid w:val="000449E9"/>
    <w:rsid w:val="000A191D"/>
    <w:rsid w:val="00141423"/>
    <w:rsid w:val="001600FE"/>
    <w:rsid w:val="0016048F"/>
    <w:rsid w:val="0017062F"/>
    <w:rsid w:val="00171200"/>
    <w:rsid w:val="00176B34"/>
    <w:rsid w:val="00193FC9"/>
    <w:rsid w:val="00221EFF"/>
    <w:rsid w:val="00265D9B"/>
    <w:rsid w:val="002C0139"/>
    <w:rsid w:val="002D5C8A"/>
    <w:rsid w:val="002E1C8D"/>
    <w:rsid w:val="002F5A6A"/>
    <w:rsid w:val="003523D3"/>
    <w:rsid w:val="003A6828"/>
    <w:rsid w:val="003B009F"/>
    <w:rsid w:val="004279B0"/>
    <w:rsid w:val="004477B7"/>
    <w:rsid w:val="00475D24"/>
    <w:rsid w:val="004A55D7"/>
    <w:rsid w:val="004E7F2D"/>
    <w:rsid w:val="004F3DDE"/>
    <w:rsid w:val="005029A9"/>
    <w:rsid w:val="00540BE6"/>
    <w:rsid w:val="005F7111"/>
    <w:rsid w:val="00645F66"/>
    <w:rsid w:val="006C2166"/>
    <w:rsid w:val="007540CA"/>
    <w:rsid w:val="0078686E"/>
    <w:rsid w:val="008246DC"/>
    <w:rsid w:val="00831689"/>
    <w:rsid w:val="008C4B6F"/>
    <w:rsid w:val="008C7927"/>
    <w:rsid w:val="009410C1"/>
    <w:rsid w:val="009F237A"/>
    <w:rsid w:val="00A21F4A"/>
    <w:rsid w:val="00A67FE2"/>
    <w:rsid w:val="00B4274F"/>
    <w:rsid w:val="00B67FB7"/>
    <w:rsid w:val="00BC5A71"/>
    <w:rsid w:val="00BE420D"/>
    <w:rsid w:val="00BF62C8"/>
    <w:rsid w:val="00C8098F"/>
    <w:rsid w:val="00CB7F89"/>
    <w:rsid w:val="00DA76ED"/>
    <w:rsid w:val="00DA7B8C"/>
    <w:rsid w:val="00DC7686"/>
    <w:rsid w:val="00E2207B"/>
    <w:rsid w:val="00E466E4"/>
    <w:rsid w:val="00E90E8C"/>
    <w:rsid w:val="00EA52AB"/>
    <w:rsid w:val="00EB3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CDB8CFC"/>
  <w15:chartTrackingRefBased/>
  <w15:docId w15:val="{1B957FCE-9348-439D-A076-3203A5CBB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0B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706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7062F"/>
  </w:style>
  <w:style w:type="paragraph" w:styleId="a6">
    <w:name w:val="footer"/>
    <w:basedOn w:val="a"/>
    <w:link w:val="a7"/>
    <w:uiPriority w:val="99"/>
    <w:unhideWhenUsed/>
    <w:rsid w:val="001706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7062F"/>
  </w:style>
  <w:style w:type="paragraph" w:styleId="a8">
    <w:name w:val="Balloon Text"/>
    <w:basedOn w:val="a"/>
    <w:link w:val="a9"/>
    <w:uiPriority w:val="99"/>
    <w:semiHidden/>
    <w:unhideWhenUsed/>
    <w:rsid w:val="0016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600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45E51C-28BB-49B2-AD2E-C8BA0D9C9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Daniya Valeeva</dc:creator>
  <cp:keywords/>
  <dc:description/>
  <cp:lastModifiedBy>Valeriya Perfilova</cp:lastModifiedBy>
  <cp:revision>5</cp:revision>
  <dcterms:created xsi:type="dcterms:W3CDTF">2019-01-09T04:45:00Z</dcterms:created>
  <dcterms:modified xsi:type="dcterms:W3CDTF">2019-05-20T14:57:00Z</dcterms:modified>
</cp:coreProperties>
</file>